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02308C67" w:rsidR="00BF50ED" w:rsidRDefault="00D61BB6" w:rsidP="00513B69">
      <w:pPr>
        <w:ind w:right="6802"/>
        <w:jc w:val="center"/>
        <w:rPr>
          <w:sz w:val="20"/>
          <w:szCs w:val="20"/>
        </w:rPr>
        <w:pPrChange w:id="0" w:author="Autor">
          <w:pPr/>
        </w:pPrChange>
      </w:pPr>
      <w:bookmarkStart w:id="1" w:name="_GoBack"/>
      <w:bookmarkEnd w:id="1"/>
      <w:del w:id="2" w:author="Autor">
        <w:r w:rsidRPr="006479DF" w:rsidDel="00E701EB">
          <w:rPr>
            <w:sz w:val="20"/>
            <w:szCs w:val="20"/>
          </w:rPr>
          <w:delText xml:space="preserve"> </w:delTex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1B86F0A9" wp14:editId="22CB4171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3" w:author="Autor">
        <w:r w:rsidR="00603657" w:rsidRPr="00BE5FF2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55AB6D01" wp14:editId="7CAA438B">
              <wp:simplePos x="0" y="0"/>
              <wp:positionH relativeFrom="column">
                <wp:posOffset>47625</wp:posOffset>
              </wp:positionH>
              <wp:positionV relativeFrom="paragraph">
                <wp:posOffset>-200025</wp:posOffset>
              </wp:positionV>
              <wp:extent cx="1374775" cy="899795"/>
              <wp:effectExtent l="0" t="0" r="0" b="0"/>
              <wp:wrapNone/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</w:ins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ins w:id="4" w:author="Autor">
        <w:r w:rsidR="00BF50ED" w:rsidRPr="00BF50ED">
          <w:rPr>
            <w:sz w:val="20"/>
            <w:szCs w:val="20"/>
          </w:rPr>
          <w:tab/>
          <w:t xml:space="preserve">   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6A9A3F73" w14:textId="77777777" w:rsidR="00BF50ED" w:rsidRPr="00BF50ED" w:rsidRDefault="00BF50ED" w:rsidP="00BF50ED">
      <w:pPr>
        <w:rPr>
          <w:del w:id="5" w:author="Autor"/>
          <w:sz w:val="20"/>
          <w:szCs w:val="20"/>
        </w:rPr>
      </w:pPr>
    </w:p>
    <w:p w14:paraId="3A810FD8" w14:textId="77777777" w:rsidR="00BF50ED" w:rsidRPr="00BF50ED" w:rsidRDefault="00BF50ED" w:rsidP="00BF50ED">
      <w:pPr>
        <w:rPr>
          <w:del w:id="6" w:author="Autor"/>
          <w:b/>
          <w:sz w:val="20"/>
          <w:szCs w:val="20"/>
        </w:rPr>
      </w:pPr>
      <w:del w:id="7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delText xml:space="preserve">    </w:delTex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del>
    </w:p>
    <w:p w14:paraId="0449AEFC" w14:textId="77777777" w:rsidR="00BF50ED" w:rsidRPr="00BF50ED" w:rsidRDefault="00BF50ED" w:rsidP="00BF50ED">
      <w:pPr>
        <w:rPr>
          <w:del w:id="8" w:author="Autor"/>
          <w:b/>
          <w:sz w:val="20"/>
          <w:szCs w:val="20"/>
        </w:rPr>
      </w:pPr>
    </w:p>
    <w:p w14:paraId="19CAA109" w14:textId="77777777" w:rsidR="00BF50ED" w:rsidRPr="00BF50ED" w:rsidRDefault="00BF50ED" w:rsidP="00BF50ED">
      <w:pPr>
        <w:rPr>
          <w:del w:id="9" w:author="Autor"/>
          <w:b/>
          <w:sz w:val="20"/>
          <w:szCs w:val="20"/>
        </w:rPr>
      </w:pPr>
    </w:p>
    <w:p w14:paraId="0D90A58C" w14:textId="77777777" w:rsidR="00BF50ED" w:rsidRPr="00BF50ED" w:rsidRDefault="00BF50ED" w:rsidP="00BF50ED">
      <w:pPr>
        <w:rPr>
          <w:del w:id="10" w:author="Autor"/>
          <w:b/>
          <w:sz w:val="20"/>
          <w:szCs w:val="20"/>
        </w:rPr>
      </w:pPr>
    </w:p>
    <w:p w14:paraId="644F6ABE" w14:textId="55BEEDE3" w:rsidR="00603657" w:rsidRPr="00513B69" w:rsidRDefault="00603657" w:rsidP="00513B69">
      <w:pPr>
        <w:ind w:right="6802"/>
        <w:jc w:val="center"/>
        <w:rPr>
          <w:sz w:val="20"/>
          <w:rPrChange w:id="11" w:author="Autor">
            <w:rPr>
              <w:b/>
              <w:sz w:val="20"/>
            </w:rPr>
          </w:rPrChange>
        </w:rPr>
        <w:pPrChange w:id="12" w:author="Autor">
          <w:pPr/>
        </w:pPrChange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ins w:id="13" w:author="Autor"/>
          <w:rFonts w:ascii="Arial" w:hAnsi="Arial" w:cs="Arial"/>
          <w:sz w:val="20"/>
          <w:szCs w:val="20"/>
        </w:rPr>
      </w:pPr>
      <w:ins w:id="14" w:author="Autor">
        <w:r>
          <w:rPr>
            <w:rFonts w:ascii="Arial" w:hAnsi="Arial" w:cs="Arial"/>
            <w:sz w:val="20"/>
            <w:szCs w:val="20"/>
          </w:rPr>
          <w:t xml:space="preserve">         </w:t>
        </w:r>
      </w:ins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513B69">
      <w:pPr>
        <w:rPr>
          <w:rFonts w:ascii="Arial" w:hAnsi="Arial" w:cs="Arial"/>
          <w:sz w:val="20"/>
          <w:szCs w:val="20"/>
        </w:rPr>
        <w:pPrChange w:id="15" w:author="Autor">
          <w:pPr>
            <w:ind w:right="6802"/>
            <w:jc w:val="center"/>
          </w:pPr>
        </w:pPrChange>
      </w:pPr>
      <w:ins w:id="16" w:author="Autor">
        <w:r>
          <w:rPr>
            <w:rFonts w:ascii="Arial" w:hAnsi="Arial" w:cs="Arial"/>
            <w:sz w:val="20"/>
            <w:szCs w:val="20"/>
          </w:rPr>
          <w:t xml:space="preserve">          </w:t>
        </w:r>
      </w:ins>
      <w:r>
        <w:rPr>
          <w:rFonts w:ascii="Arial" w:hAnsi="Arial" w:cs="Arial"/>
          <w:sz w:val="20"/>
          <w:szCs w:val="20"/>
        </w:rPr>
        <w:t>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513B69" w:rsidRDefault="009B7F1C" w:rsidP="00513B69">
      <w:pPr>
        <w:rPr>
          <w:rFonts w:ascii="Arial" w:hAnsi="Arial"/>
          <w:sz w:val="20"/>
          <w:rPrChange w:id="17" w:author="Autor">
            <w:rPr>
              <w:b/>
              <w:sz w:val="20"/>
            </w:rPr>
          </w:rPrChange>
        </w:rPr>
        <w:pPrChange w:id="18" w:author="Autor">
          <w:pPr>
            <w:ind w:right="6802"/>
            <w:jc w:val="center"/>
          </w:pPr>
        </w:pPrChange>
      </w:pPr>
      <w:ins w:id="19" w:author="Autor">
        <w:r>
          <w:rPr>
            <w:rFonts w:ascii="Arial" w:hAnsi="Arial" w:cs="Arial"/>
            <w:sz w:val="20"/>
            <w:szCs w:val="20"/>
          </w:rPr>
          <w:t xml:space="preserve">              </w:t>
        </w:r>
      </w:ins>
      <w:r>
        <w:rPr>
          <w:rFonts w:ascii="Arial" w:hAnsi="Arial" w:cs="Arial"/>
          <w:sz w:val="20"/>
          <w:szCs w:val="20"/>
        </w:rPr>
        <w:t>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ins w:id="20" w:author="Autor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</w:p>
    <w:p w14:paraId="012BA615" w14:textId="77777777" w:rsidR="003B0DFE" w:rsidRPr="006479DF" w:rsidRDefault="003B0DFE" w:rsidP="00D61BB6">
      <w:pPr>
        <w:jc w:val="center"/>
        <w:rPr>
          <w:del w:id="21" w:author="Autor"/>
          <w:b/>
          <w:sz w:val="20"/>
          <w:szCs w:val="20"/>
        </w:rPr>
      </w:pPr>
    </w:p>
    <w:p w14:paraId="12124497" w14:textId="2EC8BA09" w:rsidR="00C6439D" w:rsidRDefault="009B7F1C" w:rsidP="00513B69">
      <w:pPr>
        <w:rPr>
          <w:b/>
          <w:sz w:val="40"/>
          <w:szCs w:val="20"/>
        </w:rPr>
        <w:pPrChange w:id="22" w:author="Autor">
          <w:pPr>
            <w:jc w:val="center"/>
          </w:pPr>
        </w:pPrChange>
      </w:pPr>
      <w:ins w:id="23" w:author="Autor"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ins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13B69">
            <w:rPr>
              <w:b/>
              <w:sz w:val="40"/>
              <w:szCs w:val="20"/>
            </w:rPr>
            <w:t>19</w:t>
          </w:r>
        </w:sdtContent>
      </w:sdt>
    </w:p>
    <w:p w14:paraId="61DE08DB" w14:textId="5C295FE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13B69">
            <w:rPr>
              <w:b/>
              <w:sz w:val="32"/>
              <w:szCs w:val="32"/>
            </w:rPr>
            <w:t>2</w:t>
          </w:r>
        </w:sdtContent>
      </w:sdt>
    </w:p>
    <w:p w14:paraId="69BB4445" w14:textId="77777777" w:rsidR="003C75F9" w:rsidRPr="00FD028A" w:rsidRDefault="003C75F9" w:rsidP="003C75F9">
      <w:pPr>
        <w:jc w:val="center"/>
        <w:rPr>
          <w:ins w:id="24" w:author="Autor"/>
          <w:b/>
          <w:sz w:val="20"/>
          <w:szCs w:val="20"/>
        </w:rPr>
      </w:pPr>
      <w:ins w:id="25" w:author="Autor">
        <w:r>
          <w:rPr>
            <w:b/>
            <w:sz w:val="20"/>
            <w:szCs w:val="20"/>
          </w:rPr>
          <w:t>(Úprava textu k Metodickému výkladu CKO č. 8)</w:t>
        </w:r>
      </w:ins>
    </w:p>
    <w:p w14:paraId="1E0695A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 w:rsidP="006A5157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513B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59433CED" w14:textId="0167DCED" w:rsidR="009836CF" w:rsidRPr="009836CF" w:rsidRDefault="00513B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E69B9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17CDE51" w14:textId="7212D90B" w:rsidR="009836CF" w:rsidRPr="009836CF" w:rsidRDefault="00513B6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218106A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 w:rsidP="0055576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77777777" w:rsidR="00D61BB6" w:rsidRPr="00627EA3" w:rsidRDefault="00D61BB6" w:rsidP="006479DF"/>
    <w:p w14:paraId="3802F611" w14:textId="77777777" w:rsidR="005379BB" w:rsidRDefault="005379BB" w:rsidP="00513B69">
      <w:pPr>
        <w:pBdr>
          <w:bottom w:val="single" w:sz="12" w:space="1" w:color="auto"/>
        </w:pBdr>
        <w:jc w:val="center"/>
        <w:pPrChange w:id="26" w:author="Autor">
          <w:pPr/>
        </w:pPrChange>
      </w:pPr>
    </w:p>
    <w:p w14:paraId="39628B88" w14:textId="77777777" w:rsidR="005379BB" w:rsidRDefault="005379BB" w:rsidP="0078231C">
      <w:pPr>
        <w:pBdr>
          <w:bottom w:val="single" w:sz="12" w:space="1" w:color="auto"/>
        </w:pBdr>
        <w:jc w:val="center"/>
        <w:rPr>
          <w:ins w:id="27" w:author="Autor"/>
        </w:rPr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22BB4A17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28" w:name="_Ref525121827"/>
      <w:r>
        <w:rPr>
          <w:rStyle w:val="Odkaznapoznmkupodiarou"/>
        </w:rPr>
        <w:footnoteReference w:id="3"/>
      </w:r>
      <w:bookmarkEnd w:id="28"/>
      <w:r>
        <w:t>/predloženej žiadosti o nenávratný finančný príspevok (ďalej len ,,ŽoNFP“)</w:t>
      </w:r>
      <w:bookmarkStart w:id="29" w:name="_Ref525121972"/>
      <w:r>
        <w:rPr>
          <w:rStyle w:val="Odkaznapoznmkupodiarou"/>
        </w:rPr>
        <w:footnoteReference w:id="4"/>
      </w:r>
      <w:bookmarkEnd w:id="29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Z.z. o poskytovaní príspevku z európskych štrukturálnych a investičných fondov a o zmene a doplnení niektorých zákonov (ďalej len ,,zákon o príspevku z 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 xml:space="preserve">uviesť chýbajúce/nepravdivé/neúplné náležitosti projektového zámeru/ŽoNFP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3F420035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</w:t>
      </w:r>
      <w:r w:rsidR="003304DE">
        <w:lastRenderedPageBreak/>
        <w:t xml:space="preserve">s mandátnym certifikátom </w:t>
      </w:r>
      <w:r w:rsidR="003304DE" w:rsidRPr="001272C2">
        <w:t xml:space="preserve">alebo </w:t>
      </w:r>
      <w:r w:rsidR="003304DE">
        <w:t>kvalifikovanou</w:t>
      </w:r>
      <w:r w:rsidR="003304DE" w:rsidRPr="001272C2">
        <w:t xml:space="preserve"> elektronickou pečaťou</w:t>
      </w:r>
      <w:r w:rsidR="001A54D4">
        <w:t xml:space="preserve">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 doručenie chýbajúcich náležitostí nie je možné odpustiť. </w:t>
      </w:r>
    </w:p>
    <w:p w14:paraId="5ADCB6B9" w14:textId="49A25F8F" w:rsidR="0078231C" w:rsidRDefault="0078231C" w:rsidP="0078231C">
      <w:pPr>
        <w:ind w:firstLine="708"/>
        <w:jc w:val="both"/>
      </w:pPr>
      <w:r>
        <w:t>V prípade, ak žiadateľ na základe tejto výzvy neodstráni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r w:rsidR="00E979DE">
        <w:t>zastaví posudzovanie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del w:id="30" w:author="Autor">
        <w:r>
          <w:delText>/</w:delText>
        </w:r>
      </w:del>
      <w:ins w:id="31" w:author="Autor">
        <w:r w:rsidR="00284369" w:rsidRPr="00284369">
          <w:rPr>
            <w:color w:val="FF0000"/>
          </w:rPr>
          <w:t>(</w:t>
        </w:r>
        <w:r w:rsidR="00284369" w:rsidRPr="00284369">
          <w:rPr>
            <w:color w:val="FF0000"/>
            <w:sz w:val="18"/>
            <w:szCs w:val="18"/>
          </w:rPr>
          <w:t>Pozn. v prípade, ak bude posudzovanie projektových zámerov začaté od</w:t>
        </w:r>
        <w:r w:rsidR="00386489">
          <w:rPr>
            <w:color w:val="FF0000"/>
            <w:sz w:val="18"/>
            <w:szCs w:val="18"/>
          </w:rPr>
          <w:t> </w:t>
        </w:r>
        <w:r w:rsidR="00284369" w:rsidRPr="00284369">
          <w:rPr>
            <w:color w:val="FF0000"/>
            <w:sz w:val="18"/>
            <w:szCs w:val="18"/>
          </w:rPr>
          <w:t>1.júla 201</w:t>
        </w:r>
        <w:r w:rsidR="00C4040A">
          <w:rPr>
            <w:color w:val="FF0000"/>
            <w:sz w:val="18"/>
            <w:szCs w:val="18"/>
          </w:rPr>
          <w:t>9</w:t>
        </w:r>
        <w:r w:rsidR="00284369" w:rsidRPr="00284369">
          <w:rPr>
            <w:color w:val="FF0000"/>
            <w:sz w:val="18"/>
            <w:szCs w:val="18"/>
          </w:rPr>
          <w:t xml:space="preserve"> je potrebné spojenie „zastaví posudzovanie projektového zámeru“ nahradiť slovným spojením „vypracuje hodnotiacu správu o tom, že projektový zámer nespĺňa podmienky určené vo výzve na predkladanie projektového zámeru“)</w:t>
        </w:r>
        <w:r>
          <w:t>/</w:t>
        </w:r>
      </w:ins>
      <w:r>
        <w:t>rozhodne o zastavení konania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v súlade s ustanovením § 20 ods. 1, písm. d) zákona o príspevku z EŠIF. Ak po doplnení požadovaných dokumentov a informácií nebudú dôvody na </w:t>
      </w:r>
      <w:r w:rsidR="00E979DE">
        <w:t>zastavenie posudzovania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del w:id="32" w:author="Autor">
        <w:r w:rsidR="0027563D">
          <w:delText>/</w:delText>
        </w:r>
      </w:del>
      <w:ins w:id="33" w:author="Autor">
        <w:r w:rsidR="00284369" w:rsidRPr="00284369">
          <w:rPr>
            <w:color w:val="FF0000"/>
          </w:rPr>
          <w:t>(</w:t>
        </w:r>
        <w:r w:rsidR="00284369" w:rsidRPr="00284369">
          <w:rPr>
            <w:color w:val="FF0000"/>
            <w:sz w:val="18"/>
            <w:szCs w:val="18"/>
          </w:rPr>
          <w:t>Pozn. v prípade, ak bude posudzovanie projektových zámerov začaté od 1.júla 201</w:t>
        </w:r>
        <w:r w:rsidR="00C4040A">
          <w:rPr>
            <w:color w:val="FF0000"/>
            <w:sz w:val="18"/>
            <w:szCs w:val="18"/>
          </w:rPr>
          <w:t>9</w:t>
        </w:r>
        <w:r w:rsidR="00284369" w:rsidRPr="00284369">
          <w:rPr>
            <w:color w:val="FF0000"/>
            <w:sz w:val="18"/>
            <w:szCs w:val="18"/>
          </w:rPr>
          <w:t xml:space="preserve"> je potrebné spojenie „</w:t>
        </w:r>
        <w:r w:rsidR="00284369">
          <w:rPr>
            <w:color w:val="FF0000"/>
            <w:sz w:val="18"/>
            <w:szCs w:val="18"/>
          </w:rPr>
          <w:t>zastavenie posudzovania</w:t>
        </w:r>
        <w:r w:rsidR="00284369" w:rsidRPr="00284369">
          <w:rPr>
            <w:color w:val="FF0000"/>
            <w:sz w:val="18"/>
            <w:szCs w:val="18"/>
          </w:rPr>
          <w:t xml:space="preserve"> projektového zámeru</w:t>
        </w:r>
        <w:r w:rsidR="00284369" w:rsidRPr="00450BAF">
          <w:rPr>
            <w:color w:val="FF0000"/>
            <w:sz w:val="18"/>
            <w:szCs w:val="18"/>
          </w:rPr>
          <w:t>“ nahradiť slovným spojením „</w:t>
        </w:r>
        <w:r w:rsidR="00284369">
          <w:rPr>
            <w:color w:val="FF0000"/>
            <w:sz w:val="18"/>
            <w:szCs w:val="18"/>
          </w:rPr>
          <w:t>vypracovanie hodnotiacej správy</w:t>
        </w:r>
        <w:r w:rsidR="00284369" w:rsidRPr="00450BAF">
          <w:rPr>
            <w:color w:val="FF0000"/>
            <w:sz w:val="18"/>
            <w:szCs w:val="18"/>
          </w:rPr>
          <w:t xml:space="preserve"> o tom, že projektový zámer nespĺňa podmienky určené vo výzve na</w:t>
        </w:r>
        <w:r w:rsidR="00386489">
          <w:rPr>
            <w:color w:val="FF0000"/>
            <w:sz w:val="18"/>
            <w:szCs w:val="18"/>
          </w:rPr>
          <w:t> </w:t>
        </w:r>
        <w:r w:rsidR="00284369" w:rsidRPr="00450BAF">
          <w:rPr>
            <w:color w:val="FF0000"/>
            <w:sz w:val="18"/>
            <w:szCs w:val="18"/>
          </w:rPr>
          <w:t>predkladanie projektového zámeru“)</w:t>
        </w:r>
        <w:r w:rsidR="0027563D">
          <w:t>/</w:t>
        </w:r>
      </w:ins>
      <w:r w:rsidR="0027563D">
        <w:t>v</w:t>
      </w:r>
      <w:r>
        <w:t>ydanie rozhodnutia o zastavení 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, riadiaci orgán bude pokračovať v</w:t>
      </w:r>
      <w:r w:rsidR="00E979DE">
        <w:t> posudzovaní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konaní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 žiadateľ bude o výsledkoch </w:t>
      </w:r>
      <w:r w:rsidR="00E979DE">
        <w:t>posudzovania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informovaný zaslaním </w:t>
      </w:r>
      <w:r w:rsidR="00E979DE">
        <w:t>hodnotiacej správy o projektovom zámere podľa § 18 ods. 6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507EA0">
        <w:t>/r</w:t>
      </w:r>
      <w:r>
        <w:t>ozhodnutia o ŽoNFP podľa § 19 ods. 8 alebo 9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.</w:t>
      </w:r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</w:p>
    <w:p w14:paraId="15A8241B" w14:textId="77777777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3CC995C4" w14:textId="77777777" w:rsidR="0078231C" w:rsidRDefault="0078231C" w:rsidP="0078231C">
      <w:r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8D03E" w14:textId="77777777" w:rsidR="00CE4524" w:rsidRDefault="00CE4524" w:rsidP="00B948E0">
      <w:r>
        <w:separator/>
      </w:r>
    </w:p>
  </w:endnote>
  <w:endnote w:type="continuationSeparator" w:id="0">
    <w:p w14:paraId="0341C513" w14:textId="77777777" w:rsidR="00CE4524" w:rsidRDefault="00CE4524" w:rsidP="00B948E0">
      <w:r>
        <w:continuationSeparator/>
      </w:r>
    </w:p>
  </w:endnote>
  <w:endnote w:type="continuationNotice" w:id="1">
    <w:p w14:paraId="54B25A07" w14:textId="77777777" w:rsidR="00CE4524" w:rsidRDefault="00CE4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5C8E3" w14:textId="77777777" w:rsidR="0022177E" w:rsidRDefault="002217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63D74726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13B69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8D2C2" w14:textId="77777777" w:rsidR="0022177E" w:rsidRDefault="002217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F8E36" w14:textId="77777777" w:rsidR="00CE4524" w:rsidRDefault="00CE4524" w:rsidP="00B948E0">
      <w:r>
        <w:separator/>
      </w:r>
    </w:p>
  </w:footnote>
  <w:footnote w:type="continuationSeparator" w:id="0">
    <w:p w14:paraId="7EC3CBB6" w14:textId="77777777" w:rsidR="00CE4524" w:rsidRDefault="00CE4524" w:rsidP="00B948E0">
      <w:r>
        <w:continuationSeparator/>
      </w:r>
    </w:p>
  </w:footnote>
  <w:footnote w:type="continuationNotice" w:id="1">
    <w:p w14:paraId="7CB7EC88" w14:textId="77777777" w:rsidR="00CE4524" w:rsidRDefault="00CE4524"/>
  </w:footnote>
  <w:footnote w:id="2">
    <w:p w14:paraId="7425608E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</w:p>
  </w:footnote>
  <w:footnote w:id="3">
    <w:p w14:paraId="58F627D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</w:p>
  </w:footnote>
  <w:footnote w:id="4">
    <w:p w14:paraId="766421EC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</w:p>
  </w:footnote>
  <w:footnote w:id="5">
    <w:p w14:paraId="7A76565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C4A6" w14:textId="77777777" w:rsidR="0022177E" w:rsidRDefault="002217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36070B5C" w:rsidR="00627EA3" w:rsidRPr="00627EA3" w:rsidRDefault="001B4FC0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F554F" w14:textId="77777777" w:rsidR="0022177E" w:rsidRDefault="002217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A3809"/>
    <w:rsid w:val="000D298C"/>
    <w:rsid w:val="000D6B86"/>
    <w:rsid w:val="000E2AA4"/>
    <w:rsid w:val="00116F61"/>
    <w:rsid w:val="0013382C"/>
    <w:rsid w:val="0014641E"/>
    <w:rsid w:val="0015233E"/>
    <w:rsid w:val="0016631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6970"/>
    <w:rsid w:val="00256687"/>
    <w:rsid w:val="00274479"/>
    <w:rsid w:val="0027563D"/>
    <w:rsid w:val="00284369"/>
    <w:rsid w:val="002A1E17"/>
    <w:rsid w:val="002C2896"/>
    <w:rsid w:val="002D65BD"/>
    <w:rsid w:val="002E3888"/>
    <w:rsid w:val="002E611C"/>
    <w:rsid w:val="002E7F32"/>
    <w:rsid w:val="002E7F66"/>
    <w:rsid w:val="00302E77"/>
    <w:rsid w:val="003304DE"/>
    <w:rsid w:val="00360E47"/>
    <w:rsid w:val="003701D6"/>
    <w:rsid w:val="00372F6C"/>
    <w:rsid w:val="00386489"/>
    <w:rsid w:val="00386CB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A227B"/>
    <w:rsid w:val="004C1071"/>
    <w:rsid w:val="004E2120"/>
    <w:rsid w:val="004E3ABD"/>
    <w:rsid w:val="00507EA0"/>
    <w:rsid w:val="005122F6"/>
    <w:rsid w:val="00513B69"/>
    <w:rsid w:val="005379BB"/>
    <w:rsid w:val="00541FF5"/>
    <w:rsid w:val="00555764"/>
    <w:rsid w:val="005800C7"/>
    <w:rsid w:val="00580A58"/>
    <w:rsid w:val="00586FDB"/>
    <w:rsid w:val="005B49EF"/>
    <w:rsid w:val="005D39C0"/>
    <w:rsid w:val="005F0546"/>
    <w:rsid w:val="005F5B71"/>
    <w:rsid w:val="00603657"/>
    <w:rsid w:val="006200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A51"/>
    <w:rsid w:val="006D3B82"/>
    <w:rsid w:val="006F15B4"/>
    <w:rsid w:val="00706D25"/>
    <w:rsid w:val="0076414C"/>
    <w:rsid w:val="00765555"/>
    <w:rsid w:val="00771CC6"/>
    <w:rsid w:val="0078231C"/>
    <w:rsid w:val="00782970"/>
    <w:rsid w:val="007A60EF"/>
    <w:rsid w:val="007F0D9A"/>
    <w:rsid w:val="00801225"/>
    <w:rsid w:val="0084743A"/>
    <w:rsid w:val="008743E6"/>
    <w:rsid w:val="008806AC"/>
    <w:rsid w:val="008C271F"/>
    <w:rsid w:val="008C3538"/>
    <w:rsid w:val="008D0F9C"/>
    <w:rsid w:val="008F2627"/>
    <w:rsid w:val="0090110D"/>
    <w:rsid w:val="00904801"/>
    <w:rsid w:val="00911D80"/>
    <w:rsid w:val="00926284"/>
    <w:rsid w:val="0094004F"/>
    <w:rsid w:val="00963A86"/>
    <w:rsid w:val="009678FE"/>
    <w:rsid w:val="00977CF6"/>
    <w:rsid w:val="009836CF"/>
    <w:rsid w:val="009B421D"/>
    <w:rsid w:val="009B7F1C"/>
    <w:rsid w:val="00A144AE"/>
    <w:rsid w:val="00A64FDF"/>
    <w:rsid w:val="00A9254C"/>
    <w:rsid w:val="00A95185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B1635"/>
    <w:rsid w:val="00BC4BAC"/>
    <w:rsid w:val="00BC669A"/>
    <w:rsid w:val="00BD6486"/>
    <w:rsid w:val="00BF50ED"/>
    <w:rsid w:val="00C214B6"/>
    <w:rsid w:val="00C348A2"/>
    <w:rsid w:val="00C4040A"/>
    <w:rsid w:val="00C53567"/>
    <w:rsid w:val="00C6439D"/>
    <w:rsid w:val="00C8418B"/>
    <w:rsid w:val="00C92BF0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6DA2"/>
    <w:rsid w:val="00DB3113"/>
    <w:rsid w:val="00DB798B"/>
    <w:rsid w:val="00DC3F50"/>
    <w:rsid w:val="00E21921"/>
    <w:rsid w:val="00E52D37"/>
    <w:rsid w:val="00E5416A"/>
    <w:rsid w:val="00E5641C"/>
    <w:rsid w:val="00E742C1"/>
    <w:rsid w:val="00E74EA1"/>
    <w:rsid w:val="00E7702D"/>
    <w:rsid w:val="00E95908"/>
    <w:rsid w:val="00E979DE"/>
    <w:rsid w:val="00EE3007"/>
    <w:rsid w:val="00EE70FE"/>
    <w:rsid w:val="00EF44C1"/>
    <w:rsid w:val="00F0607A"/>
    <w:rsid w:val="00F10B9D"/>
    <w:rsid w:val="00F27075"/>
    <w:rsid w:val="00F42C3C"/>
    <w:rsid w:val="00F506D3"/>
    <w:rsid w:val="00F5724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70141"/>
    <w:rsid w:val="002C3A22"/>
    <w:rsid w:val="002D3EA4"/>
    <w:rsid w:val="003D2703"/>
    <w:rsid w:val="00456939"/>
    <w:rsid w:val="00500067"/>
    <w:rsid w:val="00555192"/>
    <w:rsid w:val="005567F8"/>
    <w:rsid w:val="00616C33"/>
    <w:rsid w:val="00631512"/>
    <w:rsid w:val="00695953"/>
    <w:rsid w:val="006F7B3C"/>
    <w:rsid w:val="00762DE2"/>
    <w:rsid w:val="007B0128"/>
    <w:rsid w:val="008225C7"/>
    <w:rsid w:val="00827F34"/>
    <w:rsid w:val="00845353"/>
    <w:rsid w:val="0085402B"/>
    <w:rsid w:val="008A3487"/>
    <w:rsid w:val="008B5653"/>
    <w:rsid w:val="00925419"/>
    <w:rsid w:val="009333C7"/>
    <w:rsid w:val="00A03564"/>
    <w:rsid w:val="00B12684"/>
    <w:rsid w:val="00C16CB5"/>
    <w:rsid w:val="00C26283"/>
    <w:rsid w:val="00C90209"/>
    <w:rsid w:val="00CE2D99"/>
    <w:rsid w:val="00DF1217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AE53-0459-4BD0-B6D8-EE770026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2019-05-27T06:37:00Z</dcterms:created>
  <dcterms:modified xsi:type="dcterms:W3CDTF">2019-07-02T12:12:00Z</dcterms:modified>
</cp:coreProperties>
</file>